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B9F9B" w14:textId="1D2EBC86" w:rsidR="006B137B" w:rsidDel="002E4283" w:rsidRDefault="006B137B" w:rsidP="006B137B">
      <w:pPr>
        <w:autoSpaceDE w:val="0"/>
        <w:autoSpaceDN w:val="0"/>
        <w:adjustRightInd w:val="0"/>
        <w:jc w:val="right"/>
        <w:rPr>
          <w:del w:id="0" w:author="Anna Medynska" w:date="2024-12-05T09:54:00Z"/>
          <w:rFonts w:ascii="Arial-BoldMT" w:eastAsiaTheme="minorHAnsi" w:hAnsi="Arial-BoldMT" w:cs="Arial-BoldMT"/>
          <w:b/>
          <w:bCs/>
          <w:sz w:val="36"/>
          <w:szCs w:val="36"/>
          <w:lang w:eastAsia="en-US"/>
        </w:rPr>
      </w:pPr>
      <w:del w:id="1" w:author="Anna Medynska" w:date="2024-12-05T09:54:00Z">
        <w:r w:rsidDel="002E4283">
          <w:rPr>
            <w:rFonts w:ascii="Garamond" w:hAnsi="Garamond" w:cs="Arial"/>
            <w:b/>
            <w:sz w:val="22"/>
            <w:szCs w:val="22"/>
            <w:lang w:eastAsia="ar-SA"/>
          </w:rPr>
          <w:delText xml:space="preserve">Załącznik nr </w:delText>
        </w:r>
        <w:r w:rsidR="00BB771E" w:rsidDel="002E4283">
          <w:rPr>
            <w:rFonts w:ascii="Garamond" w:hAnsi="Garamond" w:cs="Arial"/>
            <w:b/>
            <w:bCs/>
            <w:sz w:val="22"/>
            <w:szCs w:val="22"/>
            <w:lang w:eastAsia="ar-SA"/>
          </w:rPr>
          <w:delText>1</w:delText>
        </w:r>
        <w:r w:rsidR="00843684" w:rsidRPr="00843684" w:rsidDel="002E4283">
          <w:rPr>
            <w:rFonts w:ascii="Garamond" w:hAnsi="Garamond" w:cs="Arial"/>
            <w:b/>
            <w:bCs/>
            <w:sz w:val="22"/>
            <w:szCs w:val="22"/>
            <w:lang w:eastAsia="ar-SA"/>
          </w:rPr>
          <w:delText xml:space="preserve"> </w:delText>
        </w:r>
        <w:r w:rsidRPr="00843684" w:rsidDel="002E4283">
          <w:rPr>
            <w:rFonts w:ascii="Garamond" w:hAnsi="Garamond" w:cs="Arial"/>
            <w:b/>
            <w:bCs/>
            <w:color w:val="000000"/>
            <w:sz w:val="22"/>
            <w:szCs w:val="22"/>
          </w:rPr>
          <w:delText xml:space="preserve">do </w:delText>
        </w:r>
        <w:r w:rsidR="00BB771E" w:rsidDel="002E4283">
          <w:rPr>
            <w:rFonts w:ascii="Garamond" w:hAnsi="Garamond" w:cs="Arial"/>
            <w:b/>
            <w:bCs/>
            <w:color w:val="000000"/>
            <w:sz w:val="22"/>
            <w:szCs w:val="22"/>
          </w:rPr>
          <w:delText xml:space="preserve">zamówienia </w:delText>
        </w:r>
        <w:r w:rsidR="0004562F" w:rsidRPr="0004562F" w:rsidDel="002E4283">
          <w:rPr>
            <w:rFonts w:ascii="Garamond" w:hAnsi="Garamond" w:cs="Arial"/>
            <w:b/>
            <w:bCs/>
            <w:color w:val="000000"/>
            <w:sz w:val="22"/>
            <w:szCs w:val="22"/>
          </w:rPr>
          <w:delText>……</w:delText>
        </w:r>
      </w:del>
    </w:p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2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2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rozbudowy ,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, w tym w celach optymalizacyjnych i w celu realizacji zamierzeń inwestycyjnych </w:t>
      </w:r>
      <w:r w:rsidRPr="00E112D5">
        <w:rPr>
          <w:rFonts w:ascii="Garamond" w:hAnsi="Garamond" w:cs="Arial"/>
          <w:sz w:val="22"/>
          <w:szCs w:val="22"/>
          <w:lang w:eastAsia="ar-SA"/>
        </w:rPr>
        <w:lastRenderedPageBreak/>
        <w:t>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>, w tym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zamówienia  w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prawo  korzystania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utwory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całości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>Wykonawca oświadcza ponadto, iż nie ujawni Utworów, ani w całości ani w części, jakimkolwiek osobom trzecim, oraz, iż nie będzie ich wykorzystywał, ani w całości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3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3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lastRenderedPageBreak/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proofErr w:type="spellStart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</w:t>
      </w:r>
      <w:proofErr w:type="spellEnd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4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4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</w:t>
      </w:r>
      <w:r w:rsidRPr="00EE388D">
        <w:rPr>
          <w:rFonts w:ascii="Garamond" w:hAnsi="Garamond"/>
          <w:sz w:val="28"/>
          <w:szCs w:val="22"/>
          <w:vertAlign w:val="superscript"/>
          <w:lang w:eastAsia="ar-SA"/>
        </w:rPr>
        <w:t xml:space="preserve"> składającego oświadczenie)</w:t>
      </w:r>
    </w:p>
    <w:p w14:paraId="67D6243F" w14:textId="58F036A6" w:rsidR="007E5F5F" w:rsidRPr="00F842E3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…………………………………………</w:t>
      </w:r>
      <w:r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>
        <w:rPr>
          <w:rFonts w:ascii="Garamond" w:hAnsi="Garamond"/>
          <w:sz w:val="22"/>
          <w:szCs w:val="22"/>
          <w:lang w:eastAsia="ar-SA"/>
        </w:rPr>
        <w:t>zamówienia</w:t>
      </w:r>
      <w:r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………………….</w:t>
      </w:r>
      <w:r>
        <w:rPr>
          <w:rFonts w:ascii="Garamond" w:hAnsi="Garamond"/>
          <w:sz w:val="22"/>
          <w:szCs w:val="22"/>
          <w:lang w:eastAsia="ar-SA"/>
        </w:rPr>
        <w:t xml:space="preserve"> nr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…………….</w:t>
      </w:r>
      <w:r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>
        <w:rPr>
          <w:rFonts w:ascii="Garamond" w:hAnsi="Garamond" w:cs="Arial"/>
          <w:b/>
          <w:sz w:val="22"/>
          <w:szCs w:val="22"/>
          <w:highlight w:val="yellow"/>
        </w:rPr>
        <w:t>………….</w:t>
      </w:r>
      <w:r>
        <w:rPr>
          <w:rFonts w:ascii="Garamond" w:hAnsi="Garamond" w:cs="Arial"/>
          <w:b/>
          <w:sz w:val="22"/>
          <w:szCs w:val="22"/>
          <w:highlight w:val="yellow"/>
        </w:rPr>
        <w:t xml:space="preserve">, numer </w:t>
      </w:r>
      <w:r w:rsidRPr="00D1773F">
        <w:rPr>
          <w:rFonts w:ascii="Garamond" w:hAnsi="Garamond" w:cs="Arial"/>
          <w:sz w:val="22"/>
          <w:szCs w:val="22"/>
          <w:highlight w:val="yellow"/>
        </w:rPr>
        <w:t xml:space="preserve">KRS </w:t>
      </w:r>
      <w:r w:rsidR="000F3102">
        <w:rPr>
          <w:rFonts w:ascii="Garamond" w:hAnsi="Garamond" w:cs="Arial"/>
          <w:sz w:val="22"/>
          <w:szCs w:val="22"/>
          <w:highlight w:val="yellow"/>
        </w:rPr>
        <w:t>…………</w:t>
      </w:r>
      <w:r>
        <w:rPr>
          <w:rFonts w:ascii="Garamond" w:hAnsi="Garamond" w:cs="Arial"/>
          <w:sz w:val="22"/>
          <w:szCs w:val="22"/>
          <w:highlight w:val="yellow"/>
        </w:rPr>
        <w:t xml:space="preserve"> (</w:t>
      </w:r>
      <w:r w:rsidRPr="00750A20">
        <w:rPr>
          <w:rFonts w:ascii="Garamond" w:hAnsi="Garamond" w:cs="Arial"/>
          <w:sz w:val="22"/>
          <w:szCs w:val="22"/>
          <w:highlight w:val="yellow"/>
        </w:rPr>
        <w:t>dalej: „Zamawiający</w:t>
      </w:r>
      <w:r>
        <w:rPr>
          <w:rFonts w:ascii="Garamond" w:hAnsi="Garamond" w:cs="Arial"/>
          <w:sz w:val="22"/>
          <w:szCs w:val="22"/>
          <w:highlight w:val="yellow"/>
        </w:rPr>
        <w:t>”)</w:t>
      </w:r>
      <w:r w:rsidRPr="00931157">
        <w:rPr>
          <w:rFonts w:ascii="Garamond" w:hAnsi="Garamond" w:cs="Arial"/>
          <w:sz w:val="22"/>
          <w:szCs w:val="22"/>
          <w:highlight w:val="yellow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a </w:t>
      </w:r>
      <w:r w:rsidRPr="00EE388D">
        <w:rPr>
          <w:rFonts w:ascii="Garamond" w:hAnsi="Garamond" w:cs="Arial"/>
          <w:sz w:val="22"/>
          <w:szCs w:val="22"/>
          <w:highlight w:val="yellow"/>
        </w:rPr>
        <w:t>……………….., numer KRS ………………….,</w:t>
      </w:r>
      <w:r>
        <w:rPr>
          <w:rFonts w:ascii="Garamond" w:hAnsi="Garamond" w:cs="Arial"/>
          <w:sz w:val="22"/>
          <w:szCs w:val="22"/>
          <w:highlight w:val="yellow"/>
        </w:rPr>
        <w:t xml:space="preserve"> </w:t>
      </w:r>
      <w:r w:rsidRPr="00F842E3">
        <w:rPr>
          <w:rFonts w:ascii="Garamond" w:hAnsi="Garamond" w:cs="Arial"/>
          <w:sz w:val="22"/>
          <w:szCs w:val="22"/>
        </w:rPr>
        <w:t xml:space="preserve">zwanym dalej </w:t>
      </w:r>
      <w:r>
        <w:rPr>
          <w:rFonts w:ascii="Garamond" w:hAnsi="Garamond" w:cs="Arial"/>
          <w:sz w:val="22"/>
          <w:szCs w:val="22"/>
        </w:rPr>
        <w:t>„</w:t>
      </w:r>
      <w:r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Oświadczam, iż przeniosłem/</w:t>
      </w:r>
      <w:proofErr w:type="spellStart"/>
      <w:r>
        <w:rPr>
          <w:rFonts w:ascii="Garamond" w:hAnsi="Garamond"/>
          <w:sz w:val="22"/>
          <w:szCs w:val="22"/>
        </w:rPr>
        <w:t>am</w:t>
      </w:r>
      <w:proofErr w:type="spellEnd"/>
      <w:r>
        <w:rPr>
          <w:rFonts w:ascii="Garamond" w:hAnsi="Garamond"/>
          <w:sz w:val="22"/>
          <w:szCs w:val="22"/>
        </w:rPr>
        <w:t xml:space="preserve">, na </w:t>
      </w:r>
      <w:bookmarkStart w:id="5" w:name="_Hlk487189634"/>
      <w:r>
        <w:rPr>
          <w:rFonts w:ascii="Garamond" w:hAnsi="Garamond"/>
          <w:sz w:val="22"/>
          <w:szCs w:val="22"/>
        </w:rPr>
        <w:t>Wykonawcę</w:t>
      </w:r>
      <w:bookmarkEnd w:id="5"/>
      <w:r>
        <w:rPr>
          <w:rFonts w:ascii="Garamond" w:hAnsi="Garamond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</w:t>
      </w:r>
      <w:r>
        <w:rPr>
          <w:rFonts w:ascii="Garamond" w:hAnsi="Garamond" w:cs="Arial"/>
          <w:sz w:val="22"/>
          <w:szCs w:val="22"/>
        </w:rPr>
        <w:t xml:space="preserve">do utworu/ów: </w:t>
      </w:r>
      <w:r w:rsidRPr="0055205D">
        <w:rPr>
          <w:rFonts w:ascii="Garamond" w:hAnsi="Garamond" w:cs="Arial"/>
          <w:sz w:val="22"/>
          <w:szCs w:val="22"/>
          <w:highlight w:val="yellow"/>
        </w:rPr>
        <w:t>……………………………………………………….**,</w:t>
      </w:r>
      <w:r w:rsidRPr="00615F1A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na wszelkich znanych w chwili </w:t>
      </w:r>
      <w:r>
        <w:rPr>
          <w:rFonts w:ascii="Garamond" w:hAnsi="Garamond" w:cs="Arial"/>
          <w:sz w:val="22"/>
          <w:szCs w:val="22"/>
        </w:rPr>
        <w:t>składania niniejszego oświadczenia</w:t>
      </w:r>
      <w:r w:rsidRPr="00615F1A">
        <w:rPr>
          <w:rFonts w:ascii="Garamond" w:hAnsi="Garamond" w:cs="Arial"/>
          <w:sz w:val="22"/>
          <w:szCs w:val="22"/>
        </w:rPr>
        <w:t>, w tym wymienionych w ar</w:t>
      </w:r>
      <w:r>
        <w:rPr>
          <w:rFonts w:ascii="Garamond" w:hAnsi="Garamond" w:cs="Arial"/>
          <w:sz w:val="22"/>
          <w:szCs w:val="22"/>
        </w:rPr>
        <w:t xml:space="preserve">t. 74 ust. 4 oraz w art. 50 </w:t>
      </w:r>
      <w:r w:rsidRPr="00615F1A">
        <w:rPr>
          <w:rFonts w:ascii="Garamond" w:hAnsi="Garamond" w:cs="Arial"/>
          <w:sz w:val="22"/>
          <w:szCs w:val="22"/>
        </w:rPr>
        <w:t>ustawy</w:t>
      </w:r>
      <w:r>
        <w:rPr>
          <w:rFonts w:ascii="Garamond" w:hAnsi="Garamond" w:cs="Arial"/>
          <w:sz w:val="22"/>
          <w:szCs w:val="22"/>
        </w:rPr>
        <w:t xml:space="preserve"> z dnia 4 lutego 1994 r. o prawie autorskim i prawach pokrewnych (Dz.U. 2017.880 </w:t>
      </w:r>
      <w:proofErr w:type="spellStart"/>
      <w:r>
        <w:rPr>
          <w:rFonts w:ascii="Garamond" w:hAnsi="Garamond" w:cs="Arial"/>
          <w:sz w:val="22"/>
          <w:szCs w:val="22"/>
        </w:rPr>
        <w:t>t.j</w:t>
      </w:r>
      <w:proofErr w:type="spellEnd"/>
      <w:r>
        <w:rPr>
          <w:rFonts w:ascii="Garamond" w:hAnsi="Garamond" w:cs="Arial"/>
          <w:sz w:val="22"/>
          <w:szCs w:val="22"/>
        </w:rPr>
        <w:t>.)</w:t>
      </w:r>
      <w:r w:rsidRPr="00615F1A">
        <w:rPr>
          <w:rFonts w:ascii="Garamond" w:hAnsi="Garamond" w:cs="Arial"/>
          <w:sz w:val="22"/>
          <w:szCs w:val="22"/>
        </w:rPr>
        <w:t>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lastRenderedPageBreak/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sporządzenie i aktualizowanie kopii zapasowej Utworu, w tym jeżeli jest to niezbędne do korzystania z Utworu będącego programem komputerowym oraz sporządzania i aktualizowania kopii zapasowej Utworu będącego programem komputerowym w celach jej przechowywania na 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mogły by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całości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>, ani w całości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całości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</w:t>
      </w:r>
      <w:r w:rsidRPr="00615F1A">
        <w:rPr>
          <w:rFonts w:ascii="Garamond" w:hAnsi="Garamond" w:cs="Arial"/>
          <w:sz w:val="22"/>
          <w:szCs w:val="22"/>
        </w:rPr>
        <w:lastRenderedPageBreak/>
        <w:t xml:space="preserve">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…………………………..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71D2B2F8" w14:textId="3DF54EE1" w:rsidR="007E5F5F" w:rsidRPr="00931157" w:rsidRDefault="007E5F5F" w:rsidP="007E5F5F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p w14:paraId="14AE7C1F" w14:textId="77777777" w:rsidR="007E5F5F" w:rsidRPr="00AA4979" w:rsidRDefault="007E5F5F" w:rsidP="00B06285">
      <w:pPr>
        <w:pStyle w:val="Lista21"/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sectPr w:rsidR="007E5F5F" w:rsidRPr="00AA4979" w:rsidSect="006B137B">
      <w:footerReference w:type="default" r:id="rId7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08C2E" w14:textId="77777777" w:rsidR="0001646F" w:rsidRDefault="0001646F" w:rsidP="0030293D">
      <w:r>
        <w:separator/>
      </w:r>
    </w:p>
  </w:endnote>
  <w:endnote w:type="continuationSeparator" w:id="0">
    <w:p w14:paraId="5DD1E6D9" w14:textId="77777777" w:rsidR="0001646F" w:rsidRDefault="0001646F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576585"/>
      <w:docPartObj>
        <w:docPartGallery w:val="Page Numbers (Bottom of Page)"/>
        <w:docPartUnique/>
      </w:docPartObj>
    </w:sdtPr>
    <w:sdtEndPr/>
    <w:sdtContent>
      <w:sdt>
        <w:sdtPr>
          <w:id w:val="949128201"/>
          <w:docPartObj>
            <w:docPartGallery w:val="Page Numbers (Top of Page)"/>
            <w:docPartUnique/>
          </w:docPartObj>
        </w:sdtPr>
        <w:sdtEndPr/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1481" w14:textId="77777777" w:rsidR="0001646F" w:rsidRDefault="0001646F" w:rsidP="0030293D">
      <w:r>
        <w:separator/>
      </w:r>
    </w:p>
  </w:footnote>
  <w:footnote w:type="continuationSeparator" w:id="0">
    <w:p w14:paraId="304668E8" w14:textId="77777777" w:rsidR="0001646F" w:rsidRDefault="0001646F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Medynska">
    <w15:presenceInfo w15:providerId="AD" w15:userId="S-1-5-21-4249789965-1114013911-815790556-5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1646F"/>
    <w:rsid w:val="0004562F"/>
    <w:rsid w:val="00084BDC"/>
    <w:rsid w:val="000A7639"/>
    <w:rsid w:val="000A7832"/>
    <w:rsid w:val="000D18BA"/>
    <w:rsid w:val="000F3102"/>
    <w:rsid w:val="00115EC1"/>
    <w:rsid w:val="00193A5B"/>
    <w:rsid w:val="001A6CD3"/>
    <w:rsid w:val="001A7AE1"/>
    <w:rsid w:val="0020394D"/>
    <w:rsid w:val="00231516"/>
    <w:rsid w:val="00250E27"/>
    <w:rsid w:val="002C705A"/>
    <w:rsid w:val="002E4283"/>
    <w:rsid w:val="002F1D29"/>
    <w:rsid w:val="0030293D"/>
    <w:rsid w:val="00304D7D"/>
    <w:rsid w:val="00392295"/>
    <w:rsid w:val="0039675A"/>
    <w:rsid w:val="004056DC"/>
    <w:rsid w:val="00406A1F"/>
    <w:rsid w:val="004342F4"/>
    <w:rsid w:val="004A5874"/>
    <w:rsid w:val="004D05EE"/>
    <w:rsid w:val="00570513"/>
    <w:rsid w:val="005C0ADD"/>
    <w:rsid w:val="00605CB7"/>
    <w:rsid w:val="00646250"/>
    <w:rsid w:val="00691E16"/>
    <w:rsid w:val="006B137B"/>
    <w:rsid w:val="007461FA"/>
    <w:rsid w:val="00777F19"/>
    <w:rsid w:val="00796DD3"/>
    <w:rsid w:val="0079719B"/>
    <w:rsid w:val="007E1D07"/>
    <w:rsid w:val="007E5F5F"/>
    <w:rsid w:val="008115D4"/>
    <w:rsid w:val="00824A6B"/>
    <w:rsid w:val="00831C24"/>
    <w:rsid w:val="00843684"/>
    <w:rsid w:val="008F03F2"/>
    <w:rsid w:val="008F6EC5"/>
    <w:rsid w:val="009027CD"/>
    <w:rsid w:val="009306D1"/>
    <w:rsid w:val="00956536"/>
    <w:rsid w:val="00994EA1"/>
    <w:rsid w:val="009C585E"/>
    <w:rsid w:val="009D6F3D"/>
    <w:rsid w:val="00B06285"/>
    <w:rsid w:val="00B6686C"/>
    <w:rsid w:val="00B95771"/>
    <w:rsid w:val="00BB6300"/>
    <w:rsid w:val="00BB771E"/>
    <w:rsid w:val="00BD7316"/>
    <w:rsid w:val="00BE1C50"/>
    <w:rsid w:val="00BF20F6"/>
    <w:rsid w:val="00C06574"/>
    <w:rsid w:val="00C61412"/>
    <w:rsid w:val="00CE6720"/>
    <w:rsid w:val="00E07B85"/>
    <w:rsid w:val="00E65C17"/>
    <w:rsid w:val="00E71980"/>
    <w:rsid w:val="00E75682"/>
    <w:rsid w:val="00E9142C"/>
    <w:rsid w:val="00F44C40"/>
    <w:rsid w:val="00F649B1"/>
    <w:rsid w:val="00F76DC4"/>
    <w:rsid w:val="00FF041D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2944</Words>
  <Characters>17664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Mikolaj Zurowski</cp:lastModifiedBy>
  <cp:revision>3</cp:revision>
  <cp:lastPrinted>2020-11-09T12:03:00Z</cp:lastPrinted>
  <dcterms:created xsi:type="dcterms:W3CDTF">2024-12-05T08:55:00Z</dcterms:created>
  <dcterms:modified xsi:type="dcterms:W3CDTF">2025-06-14T07:45:00Z</dcterms:modified>
</cp:coreProperties>
</file>